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  <w:del w:id="0" w:author="朱凯祥" w:date="2024-08-13T14:46:26Z">
        <w:r>
          <w:rPr>
            <w:rFonts w:hint="eastAsia" w:ascii="黑体" w:hAnsi="黑体" w:eastAsia="黑体"/>
            <w:sz w:val="32"/>
            <w:szCs w:val="32"/>
          </w:rPr>
          <w:delText>：</w:delText>
        </w:r>
      </w:del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广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  <w:t>州市乡村工匠专业人才职称评审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  <w:t>破格申报推荐表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outlineLvl w:val="9"/>
        <w:rPr>
          <w:rFonts w:hint="eastAsia"/>
          <w:sz w:val="15"/>
          <w:szCs w:val="15"/>
          <w:lang w:eastAsia="zh-CN"/>
        </w:rPr>
      </w:pPr>
    </w:p>
    <w:tbl>
      <w:tblPr>
        <w:tblStyle w:val="3"/>
        <w:tblW w:w="86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8"/>
        <w:gridCol w:w="1390"/>
        <w:gridCol w:w="1"/>
        <w:gridCol w:w="694"/>
        <w:gridCol w:w="1"/>
        <w:gridCol w:w="2108"/>
        <w:gridCol w:w="790"/>
        <w:gridCol w:w="25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634" w:hRule="atLeast"/>
        </w:trPr>
        <w:tc>
          <w:tcPr>
            <w:tcW w:w="10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申报人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姓名</w:t>
            </w:r>
          </w:p>
        </w:tc>
        <w:tc>
          <w:tcPr>
            <w:tcW w:w="1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</w:rPr>
            </w:pPr>
          </w:p>
        </w:tc>
        <w:tc>
          <w:tcPr>
            <w:tcW w:w="69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单位</w:t>
            </w:r>
          </w:p>
        </w:tc>
        <w:tc>
          <w:tcPr>
            <w:tcW w:w="545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/>
                <w:b w:val="0"/>
                <w:bCs w:val="0"/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4" w:hRule="atLeast"/>
        </w:trPr>
        <w:tc>
          <w:tcPr>
            <w:tcW w:w="10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申报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级别</w:t>
            </w:r>
          </w:p>
        </w:tc>
        <w:tc>
          <w:tcPr>
            <w:tcW w:w="13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</w:rPr>
            </w:pPr>
          </w:p>
        </w:tc>
        <w:tc>
          <w:tcPr>
            <w:tcW w:w="69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申报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专业</w:t>
            </w:r>
          </w:p>
        </w:tc>
        <w:tc>
          <w:tcPr>
            <w:tcW w:w="5457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620" w:hRule="atLeast"/>
        </w:trPr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推荐人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姓名</w:t>
            </w:r>
          </w:p>
        </w:tc>
        <w:tc>
          <w:tcPr>
            <w:tcW w:w="13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</w:rPr>
            </w:pPr>
          </w:p>
        </w:tc>
        <w:tc>
          <w:tcPr>
            <w:tcW w:w="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  <w:lang w:eastAsia="zh-CN"/>
              </w:rPr>
              <w:t>身份证号</w:t>
            </w: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  <w:lang w:eastAsia="zh-CN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工作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单位</w:t>
            </w:r>
          </w:p>
        </w:tc>
        <w:tc>
          <w:tcPr>
            <w:tcW w:w="255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0" w:hRule="atLeast"/>
        </w:trPr>
        <w:tc>
          <w:tcPr>
            <w:tcW w:w="107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</w:p>
        </w:tc>
        <w:tc>
          <w:tcPr>
            <w:tcW w:w="1391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</w:rPr>
            </w:pPr>
          </w:p>
        </w:tc>
        <w:tc>
          <w:tcPr>
            <w:tcW w:w="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  <w:lang w:eastAsia="zh-CN"/>
              </w:rPr>
              <w:t>专业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职称</w:t>
            </w: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  <w:lang w:eastAsia="zh-CN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联系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电话</w:t>
            </w:r>
          </w:p>
        </w:tc>
        <w:tc>
          <w:tcPr>
            <w:tcW w:w="255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620" w:hRule="atLeast"/>
        </w:trPr>
        <w:tc>
          <w:tcPr>
            <w:tcW w:w="10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推荐人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姓名</w:t>
            </w:r>
          </w:p>
        </w:tc>
        <w:tc>
          <w:tcPr>
            <w:tcW w:w="139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</w:rPr>
            </w:pPr>
          </w:p>
        </w:tc>
        <w:tc>
          <w:tcPr>
            <w:tcW w:w="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  <w:lang w:eastAsia="zh-CN"/>
              </w:rPr>
              <w:t>身份证号</w:t>
            </w: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  <w:lang w:eastAsia="zh-CN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工作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单位</w:t>
            </w:r>
          </w:p>
        </w:tc>
        <w:tc>
          <w:tcPr>
            <w:tcW w:w="255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7" w:hRule="atLeast"/>
        </w:trPr>
        <w:tc>
          <w:tcPr>
            <w:tcW w:w="107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</w:p>
        </w:tc>
        <w:tc>
          <w:tcPr>
            <w:tcW w:w="1391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</w:rPr>
            </w:pPr>
          </w:p>
        </w:tc>
        <w:tc>
          <w:tcPr>
            <w:tcW w:w="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  <w:lang w:eastAsia="zh-CN"/>
              </w:rPr>
              <w:t>专业职称</w:t>
            </w:r>
          </w:p>
        </w:tc>
        <w:tc>
          <w:tcPr>
            <w:tcW w:w="2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color w:val="auto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联系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电话</w:t>
            </w:r>
          </w:p>
        </w:tc>
        <w:tc>
          <w:tcPr>
            <w:tcW w:w="2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sz w:val="30"/>
                <w:szCs w:val="3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6855" w:hRule="atLeast"/>
        </w:trPr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荐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color w:val="auto"/>
                <w:kern w:val="0"/>
                <w:sz w:val="30"/>
                <w:szCs w:val="30"/>
                <w:u w:val="none"/>
                <w:lang w:val="en-US" w:eastAsia="zh-CN" w:bidi="ar"/>
              </w:rPr>
              <w:t>由</w:t>
            </w:r>
          </w:p>
        </w:tc>
        <w:tc>
          <w:tcPr>
            <w:tcW w:w="754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ind w:firstLine="3520" w:firstLineChars="1100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ind w:firstLine="3520" w:firstLineChars="1100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ind w:firstLine="3520" w:firstLineChars="1100"/>
              <w:rPr>
                <w:rFonts w:hint="eastAsia"/>
                <w:color w:val="auto"/>
              </w:rPr>
            </w:pPr>
          </w:p>
          <w:p>
            <w:pPr>
              <w:pStyle w:val="2"/>
              <w:jc w:val="both"/>
              <w:rPr>
                <w:rFonts w:hint="eastAsia"/>
                <w:color w:val="auto"/>
              </w:rPr>
            </w:pPr>
          </w:p>
          <w:p>
            <w:pPr>
              <w:pStyle w:val="2"/>
              <w:rPr>
                <w:rFonts w:hint="eastAsia"/>
                <w:color w:val="auto"/>
              </w:rPr>
            </w:pPr>
          </w:p>
          <w:p>
            <w:pPr>
              <w:pStyle w:val="2"/>
              <w:rPr>
                <w:rFonts w:hint="eastAsia"/>
                <w:color w:val="auto"/>
              </w:rPr>
            </w:pPr>
          </w:p>
          <w:p>
            <w:pPr>
              <w:ind w:firstLine="3520" w:firstLineChars="1100"/>
              <w:rPr>
                <w:rFonts w:hint="eastAsia"/>
                <w:color w:val="auto"/>
              </w:rPr>
            </w:pPr>
          </w:p>
          <w:p>
            <w:pPr>
              <w:ind w:firstLine="3520" w:firstLineChars="1100"/>
              <w:rPr>
                <w:rFonts w:hint="eastAsia"/>
                <w:color w:val="auto"/>
              </w:rPr>
            </w:pPr>
          </w:p>
          <w:p>
            <w:pPr>
              <w:ind w:firstLine="3520" w:firstLineChars="110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eastAsia="zh-CN"/>
              </w:rPr>
              <w:tab/>
            </w:r>
          </w:p>
          <w:p>
            <w:pPr>
              <w:ind w:firstLine="3520" w:firstLineChars="1100"/>
              <w:rPr>
                <w:rFonts w:hint="eastAsia"/>
                <w:color w:val="auto"/>
              </w:rPr>
            </w:pPr>
          </w:p>
          <w:p>
            <w:pPr>
              <w:ind w:firstLine="1920" w:firstLineChars="600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推荐人：</w:t>
            </w:r>
            <w:r>
              <w:rPr>
                <w:rFonts w:hint="eastAsia"/>
                <w:color w:val="auto"/>
                <w:lang w:eastAsia="zh-CN"/>
              </w:rPr>
              <w:t>（签名）</w:t>
            </w:r>
          </w:p>
          <w:p>
            <w:pPr>
              <w:ind w:firstLine="1920" w:firstLineChars="600"/>
              <w:rPr>
                <w:rFonts w:hint="eastAsia" w:ascii="仿宋" w:hAnsi="仿宋" w:eastAsia="仿宋" w:cs="仿宋"/>
                <w:b w:val="0"/>
                <w:bCs w:val="0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lang w:eastAsia="zh-CN"/>
              </w:rPr>
              <w:t>日</w:t>
            </w:r>
            <w:r>
              <w:rPr>
                <w:rFonts w:hint="eastAsia"/>
                <w:color w:val="auto"/>
                <w:lang w:val="en-US" w:eastAsia="zh-CN"/>
              </w:rPr>
              <w:t xml:space="preserve">  </w:t>
            </w:r>
            <w:r>
              <w:rPr>
                <w:rFonts w:hint="eastAsia"/>
                <w:color w:val="auto"/>
                <w:lang w:eastAsia="zh-CN"/>
              </w:rPr>
              <w:t>期：</w:t>
            </w:r>
            <w:r>
              <w:rPr>
                <w:rFonts w:hint="eastAsia"/>
                <w:color w:val="auto"/>
                <w:lang w:val="en-US" w:eastAsia="zh-CN"/>
              </w:rPr>
              <w:t xml:space="preserve">     </w:t>
            </w:r>
            <w:r>
              <w:rPr>
                <w:rFonts w:hint="eastAsia"/>
                <w:color w:val="auto"/>
                <w:lang w:eastAsia="zh-CN"/>
              </w:rPr>
              <w:t>年</w:t>
            </w:r>
            <w:r>
              <w:rPr>
                <w:rFonts w:hint="eastAsia"/>
                <w:color w:val="auto"/>
                <w:lang w:val="en-US" w:eastAsia="zh-CN"/>
              </w:rPr>
              <w:t xml:space="preserve">   </w:t>
            </w:r>
            <w:r>
              <w:rPr>
                <w:rFonts w:hint="eastAsia"/>
                <w:color w:val="auto"/>
                <w:lang w:eastAsia="zh-CN"/>
              </w:rPr>
              <w:t>月</w:t>
            </w:r>
            <w:r>
              <w:rPr>
                <w:rFonts w:hint="eastAsia"/>
                <w:color w:val="auto"/>
                <w:lang w:val="en-US" w:eastAsia="zh-CN"/>
              </w:rPr>
              <w:t xml:space="preserve">   </w:t>
            </w:r>
            <w:r>
              <w:rPr>
                <w:rFonts w:hint="eastAsia"/>
                <w:color w:val="auto"/>
                <w:lang w:eastAsia="zh-CN"/>
              </w:rPr>
              <w:t>日</w:t>
            </w:r>
          </w:p>
        </w:tc>
      </w:tr>
    </w:tbl>
    <w:p>
      <w:pPr>
        <w:spacing w:line="360" w:lineRule="exact"/>
        <w:ind w:firstLine="0" w:firstLineChars="0"/>
      </w:pPr>
      <w:r>
        <w:rPr>
          <w:rFonts w:hint="eastAsia" w:ascii="仿宋_GB2312" w:hAnsi="仿宋_GB2312" w:eastAsia="仿宋_GB2312" w:cs="仿宋_GB2312"/>
          <w:b/>
          <w:bCs/>
          <w:i w:val="0"/>
          <w:color w:val="auto"/>
          <w:kern w:val="0"/>
          <w:sz w:val="28"/>
          <w:szCs w:val="28"/>
          <w:u w:val="none"/>
          <w:lang w:val="en-US" w:eastAsia="zh-CN" w:bidi="ar"/>
        </w:rPr>
        <w:t>备注：</w:t>
      </w:r>
      <w:r>
        <w:rPr>
          <w:rFonts w:hint="eastAsia" w:ascii="仿宋_GB2312" w:hAnsi="仿宋_GB2312" w:eastAsia="仿宋_GB2312" w:cs="仿宋_GB2312"/>
          <w:i w:val="0"/>
          <w:color w:val="auto"/>
          <w:kern w:val="0"/>
          <w:sz w:val="28"/>
          <w:szCs w:val="28"/>
          <w:u w:val="none"/>
          <w:lang w:val="en-US" w:eastAsia="zh-CN" w:bidi="ar"/>
        </w:rPr>
        <w:t>必须提供推荐人身份证和职称证书的复印件。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朱凯祥">
    <w15:presenceInfo w15:providerId="None" w15:userId="朱凯祥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A02AE7"/>
    <w:rsid w:val="0A7C7398"/>
    <w:rsid w:val="0F3D2EE9"/>
    <w:rsid w:val="13D54F5E"/>
    <w:rsid w:val="2A563950"/>
    <w:rsid w:val="576408BC"/>
    <w:rsid w:val="5D9B1957"/>
    <w:rsid w:val="61010420"/>
    <w:rsid w:val="69645A82"/>
    <w:rsid w:val="6EC17A7A"/>
    <w:rsid w:val="75A02AE7"/>
    <w:rsid w:val="EF6FB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spacing w:line="440" w:lineRule="exact"/>
      <w:jc w:val="center"/>
    </w:pPr>
    <w:rPr>
      <w:rFonts w:ascii="宋体"/>
      <w:spacing w:val="10"/>
      <w:sz w:val="30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2022-08-25T17:09:00Z</dcterms:created>
  <dc:creator>王锡彬1565682045663</dc:creator>
  <cp:lastModifiedBy>朱凯祥</cp:lastModifiedBy>
  <dcterms:modified xsi:type="dcterms:W3CDTF">2024-08-13T14:46:28Z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